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оглавление"/>
      <w:r>
        <w:t xml:space="preserve">Оглавление</w:t>
      </w:r>
      <w:bookmarkEnd w:id="20"/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 1</w:t>
        </w:r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 1</w:t>
        </w:r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 2</w:t>
        </w:r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 2</w:t>
        </w:r>
      </w:hyperlink>
    </w:p>
    <w:p>
      <w:pPr>
        <w:pStyle w:val="Heading1"/>
      </w:pPr>
      <w:bookmarkStart w:id="21" w:name="short-instructions"/>
      <w:r>
        <w:t xml:space="preserve">Short instructions</w:t>
      </w:r>
      <w:bookmarkEnd w:id="21"/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p>
      <w:pPr>
        <w:pStyle w:val="Heading1"/>
      </w:pPr>
      <w:bookmarkStart w:id="22" w:name="some-instructions"/>
      <w:r>
        <w:t xml:space="preserve">Some instructions</w:t>
      </w:r>
      <w:bookmarkEnd w:id="22"/>
    </w:p>
    <w:p>
      <w:pPr>
        <w:pStyle w:val="FirstParagraph"/>
      </w:pPr>
      <w:r>
        <w:t xml:space="preserve">Lines</w:t>
      </w:r>
    </w:p>
    <w:p>
      <w:pPr>
        <w:pStyle w:val="Heading2"/>
      </w:pPr>
      <w:bookmarkStart w:id="23" w:name="X49da2d776f7a640cd76098979e5788f8119bc44"/>
      <w:r>
        <w:t xml:space="preserve">Remote folder or longlonglonglonglong file with manymanymanymany letters inside opening</w:t>
      </w:r>
      <w:bookmarkEnd w:id="23"/>
    </w:p>
    <w:p>
      <w:pPr>
        <w:pStyle w:val="FirstParagraph"/>
      </w:pPr>
      <w:r>
        <w:t xml:space="preserve">Open folder</w:t>
      </w:r>
    </w:p>
    <w:p>
      <w:pPr>
        <w:pStyle w:val="Heading2"/>
      </w:pPr>
      <w:bookmarkStart w:id="24" w:name="Xb95b585046f38c7739779215f99b6b21152b861"/>
      <w:r>
        <w:t xml:space="preserve">Remote folder or longlonglonglonglong file with manymanymanymany letters inside closing</w:t>
      </w:r>
      <w:bookmarkEnd w:id="24"/>
    </w:p>
    <w:p>
      <w:pPr>
        <w:pStyle w:val="FirstParagraph"/>
      </w:pPr>
      <w:r>
        <w:t xml:space="preserve">Close folder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2018-11-21T03:55:35Z</dcterms:created>
  <dcterms:modified xsi:type="dcterms:W3CDTF">2018-11-21T03:55:35Z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